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ins w:id="1" w:author="刘毅冰" w:date="2024-03-08T15:03:38Z"/>
          <w:rFonts w:hint="default" w:ascii="黑体" w:eastAsia="黑体"/>
          <w:b w:val="0"/>
          <w:bCs/>
          <w:sz w:val="32"/>
          <w:szCs w:val="32"/>
          <w:lang w:val="en-US" w:eastAsia="zh-CN"/>
          <w:rPrChange w:id="2" w:author="刘毅冰" w:date="2024-03-08T15:03:48Z">
            <w:rPr>
              <w:ins w:id="3" w:author="刘毅冰" w:date="2024-03-08T15:03:38Z"/>
              <w:rFonts w:hint="default" w:ascii="黑体" w:eastAsia="黑体"/>
              <w:b/>
              <w:sz w:val="36"/>
              <w:szCs w:val="36"/>
              <w:lang w:val="en-US" w:eastAsia="zh-CN"/>
            </w:rPr>
          </w:rPrChange>
        </w:rPr>
        <w:pPrChange w:id="0" w:author="刘毅冰" w:date="2024-03-08T15:03:39Z">
          <w:pPr>
            <w:jc w:val="center"/>
          </w:pPr>
        </w:pPrChange>
      </w:pPr>
      <w:ins w:id="4" w:author="刘毅冰" w:date="2024-03-08T15:03:40Z">
        <w:r>
          <w:rPr>
            <w:rFonts w:hint="eastAsia" w:ascii="黑体" w:eastAsia="黑体"/>
            <w:b w:val="0"/>
            <w:bCs/>
            <w:sz w:val="32"/>
            <w:szCs w:val="32"/>
            <w:lang w:eastAsia="zh-CN"/>
            <w:rPrChange w:id="5" w:author="刘毅冰" w:date="2024-03-08T15:03:48Z">
              <w:rPr>
                <w:rFonts w:hint="eastAsia" w:ascii="黑体" w:eastAsia="黑体"/>
                <w:b/>
                <w:sz w:val="36"/>
                <w:szCs w:val="36"/>
                <w:lang w:eastAsia="zh-CN"/>
              </w:rPr>
            </w:rPrChange>
          </w:rPr>
          <w:t>附件</w:t>
        </w:r>
      </w:ins>
      <w:ins w:id="7" w:author="刘毅冰" w:date="2024-03-08T15:03:41Z">
        <w:r>
          <w:rPr>
            <w:rFonts w:hint="eastAsia" w:ascii="黑体" w:eastAsia="黑体"/>
            <w:b w:val="0"/>
            <w:bCs/>
            <w:sz w:val="32"/>
            <w:szCs w:val="32"/>
            <w:lang w:val="en-US" w:eastAsia="zh-CN"/>
            <w:rPrChange w:id="8" w:author="刘毅冰" w:date="2024-03-08T15:03:48Z">
              <w:rPr>
                <w:rFonts w:hint="eastAsia" w:ascii="黑体" w:eastAsia="黑体"/>
                <w:b/>
                <w:sz w:val="36"/>
                <w:szCs w:val="36"/>
                <w:lang w:val="en-US" w:eastAsia="zh-CN"/>
              </w:rPr>
            </w:rPrChange>
          </w:rPr>
          <w:t>7</w:t>
        </w:r>
      </w:ins>
    </w:p>
    <w:p>
      <w:pPr>
        <w:jc w:val="center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破格申报专业技术资格审批表</w:t>
      </w:r>
    </w:p>
    <w:tbl>
      <w:tblPr>
        <w:tblStyle w:val="4"/>
        <w:tblW w:w="94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725"/>
        <w:gridCol w:w="1425"/>
        <w:gridCol w:w="1389"/>
        <w:gridCol w:w="1561"/>
        <w:gridCol w:w="662"/>
        <w:gridCol w:w="900"/>
        <w:gridCol w:w="1939"/>
        <w:tblGridChange w:id="10">
          <w:tblGrid>
            <w:gridCol w:w="842"/>
            <w:gridCol w:w="725"/>
            <w:gridCol w:w="1425"/>
            <w:gridCol w:w="1389"/>
            <w:gridCol w:w="1561"/>
            <w:gridCol w:w="662"/>
            <w:gridCol w:w="900"/>
            <w:gridCol w:w="1939"/>
          </w:tblGrid>
        </w:tblGridChange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distribute"/>
              <w:textAlignment w:val="auto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出生年月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5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学历/学位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exact"/>
          <w:jc w:val="center"/>
        </w:trPr>
        <w:tc>
          <w:tcPr>
            <w:tcW w:w="1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pacing w:val="47"/>
                <w:kern w:val="0"/>
                <w:sz w:val="28"/>
                <w:szCs w:val="28"/>
                <w:fitText w:val="1405" w:id="1538348248"/>
              </w:rPr>
              <w:t>工作时</w:t>
            </w:r>
            <w:r>
              <w:rPr>
                <w:rFonts w:hint="eastAsia" w:ascii="宋体" w:hAnsi="宋体"/>
                <w:spacing w:val="1"/>
                <w:kern w:val="0"/>
                <w:sz w:val="28"/>
                <w:szCs w:val="28"/>
                <w:fitText w:val="1405" w:id="1538348248"/>
              </w:rPr>
              <w:t>间</w:t>
            </w:r>
          </w:p>
        </w:tc>
        <w:tc>
          <w:tcPr>
            <w:tcW w:w="2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本专业工作时间</w:t>
            </w:r>
          </w:p>
        </w:tc>
        <w:tc>
          <w:tcPr>
            <w:tcW w:w="2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1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pacing w:val="0"/>
                <w:kern w:val="0"/>
                <w:sz w:val="28"/>
                <w:szCs w:val="28"/>
                <w:fitText w:val="1405" w:id="1156517518"/>
              </w:rPr>
              <w:t>现资格名称</w:t>
            </w:r>
          </w:p>
        </w:tc>
        <w:tc>
          <w:tcPr>
            <w:tcW w:w="2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现资格取得时间</w:t>
            </w:r>
          </w:p>
        </w:tc>
        <w:tc>
          <w:tcPr>
            <w:tcW w:w="2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1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pacing w:val="47"/>
                <w:kern w:val="0"/>
                <w:sz w:val="28"/>
                <w:szCs w:val="28"/>
                <w:fitText w:val="1405" w:id="1750336847"/>
              </w:rPr>
              <w:t>申报专</w:t>
            </w:r>
            <w:r>
              <w:rPr>
                <w:rFonts w:hint="eastAsia" w:ascii="宋体" w:hAnsi="宋体"/>
                <w:spacing w:val="1"/>
                <w:kern w:val="0"/>
                <w:sz w:val="28"/>
                <w:szCs w:val="28"/>
                <w:fitText w:val="1405" w:id="1750336847"/>
              </w:rPr>
              <w:t>业</w:t>
            </w:r>
          </w:p>
        </w:tc>
        <w:tc>
          <w:tcPr>
            <w:tcW w:w="2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distribute"/>
              <w:textAlignment w:val="auto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申报资格名称</w:t>
            </w:r>
          </w:p>
        </w:tc>
        <w:tc>
          <w:tcPr>
            <w:tcW w:w="2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842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Lr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rPr>
                <w:rFonts w:hint="default" w:ascii="宋体" w:hAnsi="宋体"/>
                <w:spacing w:val="1125"/>
                <w:w w:val="100"/>
                <w:kern w:val="0"/>
                <w:sz w:val="28"/>
                <w:szCs w:val="28"/>
                <w:fitText w:val="1405" w:id="969372941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破 格 条 件</w:t>
            </w:r>
          </w:p>
        </w:tc>
        <w:tc>
          <w:tcPr>
            <w:tcW w:w="66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/>
                <w:spacing w:val="1165"/>
                <w:w w:val="100"/>
                <w:kern w:val="0"/>
                <w:sz w:val="24"/>
                <w:szCs w:val="24"/>
                <w:fitText w:val="1405" w:id="96937294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1.符合《水利部职称评审管理办法》第二十条（一）款，取得重大技术突破、作出重大贡献等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/>
                <w:spacing w:val="1125"/>
                <w:w w:val="100"/>
                <w:kern w:val="0"/>
                <w:sz w:val="28"/>
                <w:szCs w:val="28"/>
                <w:fitText w:val="1405" w:id="969372941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是（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84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/>
                <w:spacing w:val="845"/>
                <w:w w:val="100"/>
                <w:kern w:val="0"/>
                <w:sz w:val="28"/>
                <w:szCs w:val="28"/>
                <w:fitText w:val="1405" w:id="969372941"/>
              </w:rPr>
            </w:pPr>
          </w:p>
        </w:tc>
        <w:tc>
          <w:tcPr>
            <w:tcW w:w="66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宋体" w:hAnsi="宋体" w:eastAsia="宋体"/>
                <w:spacing w:val="1165"/>
                <w:w w:val="100"/>
                <w:kern w:val="0"/>
                <w:sz w:val="24"/>
                <w:szCs w:val="24"/>
                <w:fitText w:val="1405" w:id="969372941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2.符合《水利部职称评审管理办法》第二十条（二）款，获得相应奖项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/>
                <w:spacing w:val="1125"/>
                <w:w w:val="100"/>
                <w:kern w:val="0"/>
                <w:sz w:val="28"/>
                <w:szCs w:val="28"/>
                <w:fitText w:val="1405" w:id="969372941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是（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/>
                <w:spacing w:val="1125"/>
                <w:w w:val="100"/>
                <w:kern w:val="0"/>
                <w:sz w:val="28"/>
                <w:szCs w:val="28"/>
                <w:fitText w:val="1405" w:id="969372941"/>
              </w:rPr>
            </w:pPr>
          </w:p>
        </w:tc>
        <w:tc>
          <w:tcPr>
            <w:tcW w:w="66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宋体" w:hAnsi="宋体"/>
                <w:sz w:val="24"/>
                <w:szCs w:val="24"/>
              </w:rPr>
              <w:t>不具备规定学历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条件</w:t>
            </w:r>
            <w:r>
              <w:rPr>
                <w:rFonts w:hint="eastAsia" w:ascii="宋体" w:hAnsi="宋体"/>
                <w:sz w:val="24"/>
                <w:szCs w:val="24"/>
              </w:rPr>
              <w:t>但成绩显著、贡献突出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宋体" w:hAnsi="宋体" w:eastAsia="宋体"/>
                <w:spacing w:val="1125"/>
                <w:w w:val="100"/>
                <w:kern w:val="0"/>
                <w:sz w:val="28"/>
                <w:szCs w:val="28"/>
                <w:fitText w:val="1405" w:id="96937294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  <w:lang w:val="en-US" w:eastAsia="zh-CN"/>
              </w:rPr>
              <w:t>须有2名以上具备正高级职称的同行专家推荐。推荐意见请另附页</w:t>
            </w:r>
            <w:r>
              <w:rPr>
                <w:rFonts w:hint="eastAsia" w:ascii="宋体" w:hAnsi="宋体"/>
                <w:b/>
                <w:bCs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/>
                <w:spacing w:val="1125"/>
                <w:w w:val="100"/>
                <w:kern w:val="0"/>
                <w:sz w:val="28"/>
                <w:szCs w:val="28"/>
                <w:fitText w:val="1405" w:id="969372941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是（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1" w:hRule="atLeast"/>
          <w:jc w:val="center"/>
        </w:trPr>
        <w:tc>
          <w:tcPr>
            <w:tcW w:w="9443" w:type="dxa"/>
            <w:gridSpan w:val="8"/>
            <w:tcBorders>
              <w:top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破格理由：</w:t>
            </w:r>
          </w:p>
          <w:p>
            <w:pPr>
              <w:rPr>
                <w:rFonts w:hint="eastAsia" w:ascii="仿宋" w:hAnsi="仿宋" w:eastAsia="仿宋"/>
                <w:sz w:val="22"/>
                <w:lang w:val="en-US" w:eastAsia="zh-CN"/>
              </w:rPr>
            </w:pPr>
          </w:p>
          <w:p>
            <w:pPr>
              <w:rPr>
                <w:rFonts w:hint="eastAsia" w:ascii="仿宋" w:hAnsi="仿宋" w:eastAsia="仿宋"/>
                <w:sz w:val="22"/>
                <w:lang w:val="en-US" w:eastAsia="zh-CN"/>
              </w:rPr>
            </w:pPr>
          </w:p>
          <w:p>
            <w:pPr>
              <w:rPr>
                <w:rFonts w:hint="eastAsia" w:ascii="仿宋" w:hAnsi="仿宋" w:eastAsia="仿宋"/>
                <w:sz w:val="22"/>
                <w:lang w:val="en-US" w:eastAsia="zh-CN"/>
              </w:rPr>
            </w:pPr>
          </w:p>
          <w:p>
            <w:pPr>
              <w:rPr>
                <w:del w:id="11" w:author="刘毅冰" w:date="2024-03-08T15:04:03Z"/>
                <w:rFonts w:hint="eastAsia" w:ascii="仿宋" w:hAnsi="仿宋" w:eastAsia="仿宋"/>
                <w:sz w:val="22"/>
                <w:lang w:val="en-US" w:eastAsia="zh-CN"/>
              </w:rPr>
            </w:pPr>
            <w:bookmarkStart w:id="0" w:name="_GoBack"/>
            <w:bookmarkEnd w:id="0"/>
          </w:p>
          <w:p>
            <w:pPr>
              <w:rPr>
                <w:del w:id="12" w:author="刘毅冰" w:date="2024-03-08T15:03:52Z"/>
                <w:rFonts w:hint="eastAsia" w:ascii="仿宋" w:hAnsi="仿宋" w:eastAsia="仿宋"/>
                <w:sz w:val="22"/>
                <w:lang w:val="en-US" w:eastAsia="zh-CN"/>
              </w:rPr>
            </w:pPr>
          </w:p>
          <w:p>
            <w:pPr>
              <w:rPr>
                <w:rFonts w:hint="eastAsia" w:ascii="仿宋" w:hAnsi="仿宋" w:eastAsia="仿宋"/>
                <w:sz w:val="22"/>
                <w:lang w:val="en-US" w:eastAsia="zh-CN"/>
              </w:rPr>
            </w:pPr>
          </w:p>
          <w:p>
            <w:pPr>
              <w:ind w:firstLine="2520" w:firstLineChars="900"/>
              <w:rPr>
                <w:rFonts w:hint="eastAsia" w:ascii="仿宋" w:hAnsi="仿宋" w:eastAsia="仿宋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申报人</w:t>
            </w:r>
            <w:r>
              <w:rPr>
                <w:rFonts w:hint="eastAsia" w:ascii="仿宋" w:hAnsi="仿宋" w:eastAsia="仿宋"/>
                <w:sz w:val="22"/>
                <w:lang w:val="en-US" w:eastAsia="zh-CN"/>
              </w:rPr>
              <w:t xml:space="preserve">：                        </w:t>
            </w:r>
            <w:r>
              <w:rPr>
                <w:rFonts w:hint="eastAsia" w:ascii="宋体" w:hAnsi="宋体"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  <w:tblPrExChange w:id="13" w:author="刘毅冰" w:date="2024-03-08T15:03:58Z">
            <w:tblPrEx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</w:tblPrExChange>
        </w:tblPrEx>
        <w:trPr>
          <w:trHeight w:val="2690" w:hRule="exact"/>
          <w:jc w:val="center"/>
        </w:trPr>
        <w:tc>
          <w:tcPr>
            <w:tcW w:w="9443" w:type="dxa"/>
            <w:gridSpan w:val="8"/>
            <w:noWrap w:val="0"/>
            <w:vAlign w:val="center"/>
            <w:tcPrChange w:id="14" w:author="刘毅冰" w:date="2024-03-08T15:03:58Z">
              <w:tcPr>
                <w:tcW w:w="9443" w:type="dxa"/>
                <w:gridSpan w:val="8"/>
                <w:noWrap w:val="0"/>
                <w:vAlign w:val="center"/>
              </w:tcPr>
            </w:tcPrChange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申报人所在单位人事部门审核意见：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80" w:firstLineChars="1600"/>
              <w:textAlignment w:val="auto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480" w:firstLineChars="1600"/>
              <w:textAlignment w:val="auto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6440" w:firstLineChars="2300"/>
              <w:textAlignment w:val="auto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（公 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年 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0" w:hRule="exact"/>
          <w:jc w:val="center"/>
        </w:trPr>
        <w:tc>
          <w:tcPr>
            <w:tcW w:w="9443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auto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呈报单位人事部门审核意见：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400" w:lineRule="exact"/>
              <w:ind w:firstLine="560" w:firstLineChars="200"/>
              <w:textAlignment w:val="auto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经审核，上述申报人员符合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破格</w:t>
            </w: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申报条件，所提交的职称申报材料全部真实有效，同意申报。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                                 （公 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 xml:space="preserve">                                       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宋体" w:hAnsi="宋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刘毅冰">
    <w15:presenceInfo w15:providerId="None" w15:userId="刘毅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revisionView w:markup="0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jNWViZmI2NTMyNjRlZWQ5ZDQxZWZlNTRiODZiY2IifQ=="/>
    <w:docVar w:name="KSO_WPS_MARK_KEY" w:val="d1d1e7f7-20a9-4d63-9b8d-46c67f81d7d5"/>
  </w:docVars>
  <w:rsids>
    <w:rsidRoot w:val="37F07E5F"/>
    <w:rsid w:val="109F4156"/>
    <w:rsid w:val="239251C4"/>
    <w:rsid w:val="2A806E90"/>
    <w:rsid w:val="3397403C"/>
    <w:rsid w:val="345B6814"/>
    <w:rsid w:val="37F07E5F"/>
    <w:rsid w:val="3AB41933"/>
    <w:rsid w:val="40EC663B"/>
    <w:rsid w:val="431F6591"/>
    <w:rsid w:val="455B5685"/>
    <w:rsid w:val="493F5C13"/>
    <w:rsid w:val="63E917DB"/>
    <w:rsid w:val="659B0212"/>
    <w:rsid w:val="721E6EE6"/>
    <w:rsid w:val="77A64011"/>
    <w:rsid w:val="7FA0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277</Words>
  <Characters>280</Characters>
  <Lines>0</Lines>
  <Paragraphs>0</Paragraphs>
  <TotalTime>5</TotalTime>
  <ScaleCrop>false</ScaleCrop>
  <LinksUpToDate>false</LinksUpToDate>
  <CharactersWithSpaces>559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2023-03-20T16:46:00Z</dcterms:created>
  <dc:creator>beyond</dc:creator>
  <cp:lastModifiedBy>刘毅冰</cp:lastModifiedBy>
  <cp:lastPrinted>2024-03-08T15:04:08Z</cp:lastPrinted>
  <dcterms:modified xsi:type="dcterms:W3CDTF">2024-03-08T15:04:32Z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DA21D6645664471B8845DE76B3C30E46</vt:lpwstr>
  </property>
</Properties>
</file>